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53DF7ADF"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871DF5">
        <w:rPr>
          <w:rStyle w:val="Strong"/>
          <w:b/>
          <w:bCs w:val="0"/>
          <w:sz w:val="24"/>
          <w:szCs w:val="24"/>
        </w:rPr>
        <w:t>23-W00</w:t>
      </w:r>
      <w:r w:rsidR="00B327F1">
        <w:rPr>
          <w:rStyle w:val="Strong"/>
          <w:b/>
          <w:bCs w:val="0"/>
          <w:sz w:val="24"/>
          <w:szCs w:val="24"/>
        </w:rPr>
        <w:t>5</w:t>
      </w:r>
      <w:r w:rsidR="00871DF5">
        <w:rPr>
          <w:rStyle w:val="Strong"/>
          <w:b/>
          <w:bCs w:val="0"/>
          <w:sz w:val="24"/>
          <w:szCs w:val="24"/>
        </w:rPr>
        <w:t>-2</w:t>
      </w:r>
      <w:r w:rsidR="00B327F1">
        <w:rPr>
          <w:rStyle w:val="Strong"/>
          <w:b/>
          <w:bCs w:val="0"/>
          <w:sz w:val="24"/>
          <w:szCs w:val="24"/>
        </w:rPr>
        <w:t>5</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807E49D" w:rsidR="003849E8"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proofErr w:type="gramStart"/>
      <w:r w:rsidRPr="00487A5C">
        <w:rPr>
          <w:rFonts w:ascii="Calibri" w:hAnsi="Calibri" w:cs="Calibri"/>
          <w:lang w:val="en-GB"/>
        </w:rPr>
        <w:t>Technical</w:t>
      </w:r>
      <w:proofErr w:type="gramEnd"/>
      <w:r w:rsidRPr="00487A5C">
        <w:rPr>
          <w:rFonts w:ascii="Calibri" w:hAnsi="Calibri" w:cs="Calibri"/>
          <w:lang w:val="en-GB"/>
        </w:rPr>
        <w:t xml:space="preserve">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11DA537C" w14:textId="1F84660B" w:rsidR="00562C17" w:rsidRDefault="00562C17" w:rsidP="003849E8">
      <w:pPr>
        <w:spacing w:before="120"/>
        <w:jc w:val="both"/>
        <w:rPr>
          <w:rFonts w:ascii="Calibri" w:hAnsi="Calibri" w:cs="Calibri"/>
          <w:lang w:val="en-GB"/>
        </w:rPr>
      </w:pPr>
    </w:p>
    <w:p w14:paraId="43E8A78F" w14:textId="0C91D966" w:rsidR="00562C17" w:rsidRPr="00487A5C" w:rsidRDefault="00562C17" w:rsidP="003849E8">
      <w:pPr>
        <w:spacing w:before="120"/>
        <w:jc w:val="both"/>
        <w:rPr>
          <w:rFonts w:ascii="Calibri" w:hAnsi="Calibri" w:cs="Calibri"/>
          <w:lang w:val="en-GB"/>
        </w:rPr>
      </w:pP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3AD" w:rsidR="006E17EC" w:rsidRPr="00803A35" w:rsidRDefault="00DE3F38" w:rsidP="00803A35">
            <w:pPr>
              <w:pStyle w:val="TableContents"/>
              <w:rPr>
                <w:rFonts w:asciiTheme="minorHAnsi" w:hAnsiTheme="minorHAnsi"/>
                <w:sz w:val="22"/>
                <w:szCs w:val="22"/>
                <w:lang w:eastAsia="en-US"/>
              </w:rPr>
            </w:pPr>
            <w:r w:rsidRPr="00803A35">
              <w:rPr>
                <w:rFonts w:asciiTheme="minorHAnsi" w:hAnsiTheme="minorHAnsi"/>
                <w:sz w:val="22"/>
                <w:szCs w:val="22"/>
                <w:lang w:eastAsia="en-US"/>
              </w:rPr>
              <w:t xml:space="preserve">Firm/consortium’s experience and reputation </w:t>
            </w:r>
          </w:p>
        </w:tc>
        <w:tc>
          <w:tcPr>
            <w:tcW w:w="5367" w:type="dxa"/>
            <w:shd w:val="clear" w:color="auto" w:fill="auto"/>
          </w:tcPr>
          <w:p w14:paraId="484D1CE1" w14:textId="319C2289" w:rsidR="00803A35" w:rsidRDefault="00803A35" w:rsidP="00803A35">
            <w:pPr>
              <w:pStyle w:val="TableContents"/>
              <w:rPr>
                <w:rFonts w:asciiTheme="minorHAnsi" w:hAnsiTheme="minorHAnsi"/>
                <w:sz w:val="22"/>
                <w:szCs w:val="22"/>
              </w:rPr>
            </w:pPr>
            <w:r w:rsidRPr="00803A35">
              <w:rPr>
                <w:rFonts w:asciiTheme="minorHAnsi" w:hAnsiTheme="minorHAnsi"/>
                <w:sz w:val="22"/>
                <w:szCs w:val="22"/>
              </w:rPr>
              <w:t xml:space="preserve">Possess Documents showing </w:t>
            </w:r>
            <w:r w:rsidR="00B66E0C" w:rsidRPr="00803A35">
              <w:rPr>
                <w:rFonts w:asciiTheme="minorHAnsi" w:hAnsiTheme="minorHAnsi"/>
                <w:sz w:val="22"/>
                <w:szCs w:val="22"/>
              </w:rPr>
              <w:t>evidence</w:t>
            </w:r>
            <w:r w:rsidRPr="00803A35">
              <w:rPr>
                <w:rFonts w:asciiTheme="minorHAnsi" w:hAnsiTheme="minorHAnsi"/>
                <w:sz w:val="22"/>
                <w:szCs w:val="22"/>
              </w:rPr>
              <w:t xml:space="preserve"> of </w:t>
            </w:r>
          </w:p>
          <w:p w14:paraId="741B9413" w14:textId="77777777" w:rsidR="00803A35" w:rsidRDefault="00803A35" w:rsidP="00B66E0C">
            <w:pPr>
              <w:pStyle w:val="TableContents"/>
              <w:numPr>
                <w:ilvl w:val="0"/>
                <w:numId w:val="12"/>
              </w:numPr>
              <w:rPr>
                <w:rFonts w:asciiTheme="minorHAnsi" w:hAnsiTheme="minorHAnsi"/>
                <w:sz w:val="22"/>
                <w:szCs w:val="22"/>
              </w:rPr>
            </w:pPr>
            <w:r w:rsidRPr="00803A35">
              <w:rPr>
                <w:rFonts w:asciiTheme="minorHAnsi" w:hAnsiTheme="minorHAnsi"/>
                <w:sz w:val="22"/>
                <w:szCs w:val="22"/>
              </w:rPr>
              <w:t>Completion of at least two construction projects</w:t>
            </w:r>
            <w:r>
              <w:rPr>
                <w:rFonts w:asciiTheme="minorHAnsi" w:hAnsiTheme="minorHAnsi"/>
                <w:sz w:val="22"/>
                <w:szCs w:val="22"/>
              </w:rPr>
              <w:t xml:space="preserve">(references) </w:t>
            </w:r>
          </w:p>
          <w:p w14:paraId="3ADDF29E" w14:textId="353E5F5F" w:rsidR="004276B6" w:rsidRPr="00B66E0C" w:rsidRDefault="004276B6" w:rsidP="004276B6">
            <w:pPr>
              <w:pStyle w:val="TableContents"/>
              <w:ind w:left="720"/>
              <w:rPr>
                <w:rFonts w:asciiTheme="minorHAnsi" w:hAnsiTheme="minorHAnsi"/>
                <w:sz w:val="22"/>
                <w:szCs w:val="22"/>
              </w:rPr>
            </w:pPr>
          </w:p>
        </w:tc>
        <w:tc>
          <w:tcPr>
            <w:tcW w:w="1360" w:type="dxa"/>
            <w:shd w:val="clear" w:color="auto" w:fill="auto"/>
            <w:vAlign w:val="center"/>
          </w:tcPr>
          <w:p w14:paraId="6FB170A3" w14:textId="60ADFB52" w:rsidR="006E17EC" w:rsidRPr="00487A5C" w:rsidRDefault="00295D0F" w:rsidP="006E17EC">
            <w:pPr>
              <w:pStyle w:val="TableContents"/>
              <w:jc w:val="center"/>
              <w:rPr>
                <w:rFonts w:asciiTheme="minorHAnsi" w:hAnsiTheme="minorHAnsi"/>
                <w:sz w:val="22"/>
                <w:szCs w:val="22"/>
                <w:highlight w:val="yellow"/>
                <w:lang w:eastAsia="en-US"/>
              </w:rPr>
            </w:pPr>
            <w:r w:rsidRPr="00295D0F">
              <w:rPr>
                <w:rFonts w:asciiTheme="minorHAnsi" w:hAnsiTheme="minorHAnsi"/>
                <w:sz w:val="22"/>
                <w:szCs w:val="22"/>
                <w:lang w:eastAsia="en-US"/>
              </w:rPr>
              <w:t>20</w:t>
            </w:r>
          </w:p>
        </w:tc>
      </w:tr>
      <w:tr w:rsidR="006E17EC" w:rsidRPr="00487A5C" w14:paraId="613F68D6" w14:textId="77777777" w:rsidTr="006E17EC">
        <w:trPr>
          <w:cantSplit/>
          <w:tblHeader/>
        </w:trPr>
        <w:tc>
          <w:tcPr>
            <w:tcW w:w="2430" w:type="dxa"/>
            <w:shd w:val="clear" w:color="auto" w:fill="auto"/>
            <w:vAlign w:val="center"/>
          </w:tcPr>
          <w:p w14:paraId="44102FCB" w14:textId="3225BCC7" w:rsidR="006E17EC" w:rsidRPr="00487A5C" w:rsidRDefault="00AD3DBB" w:rsidP="006E17EC">
            <w:pPr>
              <w:pStyle w:val="TableContents"/>
              <w:rPr>
                <w:rFonts w:asciiTheme="minorHAnsi" w:hAnsiTheme="minorHAnsi"/>
                <w:sz w:val="22"/>
                <w:szCs w:val="22"/>
                <w:highlight w:val="yellow"/>
                <w:lang w:eastAsia="en-US"/>
              </w:rPr>
            </w:pPr>
            <w:r w:rsidRPr="00803A35">
              <w:rPr>
                <w:rFonts w:asciiTheme="minorHAnsi" w:hAnsiTheme="minorHAnsi"/>
                <w:sz w:val="22"/>
                <w:szCs w:val="22"/>
                <w:lang w:eastAsia="en-US"/>
              </w:rPr>
              <w:t>Delivery time</w:t>
            </w:r>
            <w:r w:rsidR="00B66E0C">
              <w:rPr>
                <w:rFonts w:asciiTheme="minorHAnsi" w:hAnsiTheme="minorHAnsi"/>
                <w:sz w:val="22"/>
                <w:szCs w:val="22"/>
                <w:lang w:eastAsia="en-US"/>
              </w:rPr>
              <w:t xml:space="preserve"> &amp; Work plan</w:t>
            </w:r>
          </w:p>
        </w:tc>
        <w:tc>
          <w:tcPr>
            <w:tcW w:w="5367" w:type="dxa"/>
            <w:shd w:val="clear" w:color="auto" w:fill="auto"/>
          </w:tcPr>
          <w:p w14:paraId="41AC4049" w14:textId="40E5962A" w:rsidR="00803A35" w:rsidRDefault="00803A35" w:rsidP="00803A35">
            <w:pPr>
              <w:pStyle w:val="TableContents"/>
              <w:rPr>
                <w:rFonts w:asciiTheme="minorHAnsi" w:hAnsiTheme="minorHAnsi"/>
                <w:sz w:val="22"/>
                <w:szCs w:val="22"/>
              </w:rPr>
            </w:pPr>
            <w:r>
              <w:rPr>
                <w:rFonts w:asciiTheme="minorHAnsi" w:hAnsiTheme="minorHAnsi"/>
                <w:sz w:val="22"/>
                <w:szCs w:val="22"/>
              </w:rPr>
              <w:t>Arrangement of Work</w:t>
            </w:r>
          </w:p>
          <w:p w14:paraId="42BEAF16" w14:textId="2492F7EF" w:rsidR="00803A35" w:rsidRDefault="00803A35" w:rsidP="00803A35">
            <w:pPr>
              <w:pStyle w:val="TableContents"/>
              <w:numPr>
                <w:ilvl w:val="0"/>
                <w:numId w:val="14"/>
              </w:numPr>
              <w:rPr>
                <w:rFonts w:asciiTheme="minorHAnsi" w:hAnsiTheme="minorHAnsi"/>
                <w:sz w:val="22"/>
                <w:szCs w:val="22"/>
              </w:rPr>
            </w:pPr>
            <w:r>
              <w:rPr>
                <w:rFonts w:asciiTheme="minorHAnsi" w:hAnsiTheme="minorHAnsi"/>
                <w:sz w:val="22"/>
                <w:szCs w:val="22"/>
              </w:rPr>
              <w:t>Starting Date</w:t>
            </w:r>
            <w:r w:rsidR="003C1159">
              <w:rPr>
                <w:rFonts w:asciiTheme="minorHAnsi" w:hAnsiTheme="minorHAnsi"/>
                <w:sz w:val="22"/>
                <w:szCs w:val="22"/>
              </w:rPr>
              <w:t xml:space="preserve"> </w:t>
            </w:r>
            <w:r w:rsidR="00B66E0C">
              <w:rPr>
                <w:rFonts w:asciiTheme="minorHAnsi" w:hAnsiTheme="minorHAnsi"/>
                <w:sz w:val="22"/>
                <w:szCs w:val="22"/>
              </w:rPr>
              <w:t>(</w:t>
            </w:r>
            <w:r w:rsidR="003C1159">
              <w:rPr>
                <w:rFonts w:asciiTheme="minorHAnsi" w:hAnsiTheme="minorHAnsi"/>
                <w:sz w:val="22"/>
                <w:szCs w:val="22"/>
              </w:rPr>
              <w:t>5mrks</w:t>
            </w:r>
          </w:p>
          <w:p w14:paraId="2B3917A8" w14:textId="31FB400B" w:rsidR="003C1159" w:rsidRDefault="003C1159" w:rsidP="00803A35">
            <w:pPr>
              <w:pStyle w:val="TableContents"/>
              <w:numPr>
                <w:ilvl w:val="0"/>
                <w:numId w:val="14"/>
              </w:numPr>
              <w:rPr>
                <w:rFonts w:asciiTheme="minorHAnsi" w:hAnsiTheme="minorHAnsi"/>
                <w:sz w:val="22"/>
                <w:szCs w:val="22"/>
              </w:rPr>
            </w:pPr>
            <w:r>
              <w:rPr>
                <w:rFonts w:asciiTheme="minorHAnsi" w:hAnsiTheme="minorHAnsi"/>
                <w:sz w:val="22"/>
                <w:szCs w:val="22"/>
              </w:rPr>
              <w:t xml:space="preserve">Completion Date </w:t>
            </w:r>
            <w:r w:rsidR="00B66E0C">
              <w:rPr>
                <w:rFonts w:asciiTheme="minorHAnsi" w:hAnsiTheme="minorHAnsi"/>
                <w:sz w:val="22"/>
                <w:szCs w:val="22"/>
              </w:rPr>
              <w:t>(</w:t>
            </w:r>
            <w:r>
              <w:rPr>
                <w:rFonts w:asciiTheme="minorHAnsi" w:hAnsiTheme="minorHAnsi"/>
                <w:sz w:val="22"/>
                <w:szCs w:val="22"/>
              </w:rPr>
              <w:t>5mrks</w:t>
            </w:r>
          </w:p>
          <w:p w14:paraId="7E7AB358" w14:textId="0ED4A9E2" w:rsidR="003C1159" w:rsidRDefault="003C1159" w:rsidP="00803A35">
            <w:pPr>
              <w:pStyle w:val="TableContents"/>
              <w:numPr>
                <w:ilvl w:val="0"/>
                <w:numId w:val="14"/>
              </w:numPr>
              <w:rPr>
                <w:rFonts w:asciiTheme="minorHAnsi" w:hAnsiTheme="minorHAnsi"/>
                <w:sz w:val="22"/>
                <w:szCs w:val="22"/>
              </w:rPr>
            </w:pPr>
            <w:r>
              <w:rPr>
                <w:rFonts w:asciiTheme="minorHAnsi" w:hAnsiTheme="minorHAnsi"/>
                <w:sz w:val="22"/>
                <w:szCs w:val="22"/>
              </w:rPr>
              <w:t xml:space="preserve">Duration of Work </w:t>
            </w:r>
            <w:r w:rsidR="00B66E0C">
              <w:rPr>
                <w:rFonts w:asciiTheme="minorHAnsi" w:hAnsiTheme="minorHAnsi"/>
                <w:sz w:val="22"/>
                <w:szCs w:val="22"/>
              </w:rPr>
              <w:t>(</w:t>
            </w:r>
            <w:r>
              <w:rPr>
                <w:rFonts w:asciiTheme="minorHAnsi" w:hAnsiTheme="minorHAnsi"/>
                <w:sz w:val="22"/>
                <w:szCs w:val="22"/>
              </w:rPr>
              <w:t>10mrks</w:t>
            </w:r>
          </w:p>
          <w:p w14:paraId="045B7534" w14:textId="0F860C4F" w:rsidR="003C1159" w:rsidRPr="00692AF8" w:rsidRDefault="00692AF8" w:rsidP="00692AF8">
            <w:pPr>
              <w:pStyle w:val="TableContents"/>
              <w:numPr>
                <w:ilvl w:val="0"/>
                <w:numId w:val="14"/>
              </w:numPr>
              <w:rPr>
                <w:rFonts w:asciiTheme="minorHAnsi" w:hAnsiTheme="minorHAnsi"/>
                <w:sz w:val="22"/>
                <w:szCs w:val="22"/>
              </w:rPr>
            </w:pPr>
            <w:r>
              <w:rPr>
                <w:rFonts w:asciiTheme="minorHAnsi" w:hAnsiTheme="minorHAnsi"/>
                <w:sz w:val="22"/>
                <w:szCs w:val="22"/>
              </w:rPr>
              <w:t xml:space="preserve">Detail of Work </w:t>
            </w:r>
            <w:r w:rsidR="00B66E0C">
              <w:rPr>
                <w:rFonts w:asciiTheme="minorHAnsi" w:hAnsiTheme="minorHAnsi"/>
                <w:sz w:val="22"/>
                <w:szCs w:val="22"/>
              </w:rPr>
              <w:t>Program (20</w:t>
            </w:r>
            <w:r w:rsidR="003C1159" w:rsidRPr="00692AF8">
              <w:rPr>
                <w:rFonts w:asciiTheme="minorHAnsi" w:hAnsiTheme="minorHAnsi"/>
                <w:sz w:val="22"/>
                <w:szCs w:val="22"/>
              </w:rPr>
              <w:t>mrks</w:t>
            </w:r>
          </w:p>
          <w:p w14:paraId="4BA71FA2" w14:textId="2DE36702" w:rsidR="00803A35" w:rsidRPr="00803A35" w:rsidRDefault="00803A35" w:rsidP="00803A35">
            <w:pPr>
              <w:pStyle w:val="TableContents"/>
              <w:rPr>
                <w:rFonts w:asciiTheme="minorHAnsi" w:hAnsiTheme="minorHAnsi"/>
                <w:sz w:val="22"/>
                <w:szCs w:val="22"/>
              </w:rPr>
            </w:pPr>
          </w:p>
        </w:tc>
        <w:tc>
          <w:tcPr>
            <w:tcW w:w="1360" w:type="dxa"/>
            <w:shd w:val="clear" w:color="auto" w:fill="auto"/>
            <w:vAlign w:val="center"/>
          </w:tcPr>
          <w:p w14:paraId="657554B4" w14:textId="0DB16E65" w:rsidR="006E17EC" w:rsidRPr="00487A5C" w:rsidRDefault="00692AF8" w:rsidP="006E17EC">
            <w:pPr>
              <w:pStyle w:val="TableContents"/>
              <w:jc w:val="center"/>
              <w:rPr>
                <w:rFonts w:asciiTheme="minorHAnsi" w:hAnsiTheme="minorHAnsi"/>
                <w:sz w:val="22"/>
                <w:szCs w:val="22"/>
                <w:highlight w:val="yellow"/>
                <w:lang w:eastAsia="en-US"/>
              </w:rPr>
            </w:pPr>
            <w:r w:rsidRPr="00692AF8">
              <w:rPr>
                <w:rFonts w:asciiTheme="minorHAnsi" w:hAnsiTheme="minorHAnsi"/>
                <w:sz w:val="22"/>
                <w:szCs w:val="22"/>
                <w:lang w:eastAsia="en-US"/>
              </w:rPr>
              <w:t>40</w:t>
            </w:r>
          </w:p>
        </w:tc>
      </w:tr>
      <w:tr w:rsidR="006E17EC" w:rsidRPr="00487A5C" w14:paraId="7395E14D" w14:textId="77777777" w:rsidTr="006E17EC">
        <w:trPr>
          <w:cantSplit/>
          <w:tblHeader/>
        </w:trPr>
        <w:tc>
          <w:tcPr>
            <w:tcW w:w="2430" w:type="dxa"/>
            <w:shd w:val="clear" w:color="auto" w:fill="auto"/>
            <w:vAlign w:val="center"/>
          </w:tcPr>
          <w:p w14:paraId="58A5C5B6" w14:textId="256064CA" w:rsidR="006E17EC" w:rsidRPr="00692AF8" w:rsidRDefault="00692AF8" w:rsidP="006E17EC">
            <w:pPr>
              <w:pStyle w:val="TableContents"/>
              <w:rPr>
                <w:rFonts w:asciiTheme="minorHAnsi" w:hAnsiTheme="minorHAnsi"/>
                <w:sz w:val="22"/>
                <w:szCs w:val="22"/>
                <w:lang w:eastAsia="en-US"/>
              </w:rPr>
            </w:pPr>
            <w:r>
              <w:rPr>
                <w:rFonts w:asciiTheme="minorHAnsi" w:hAnsiTheme="minorHAnsi"/>
                <w:sz w:val="22"/>
                <w:szCs w:val="22"/>
                <w:lang w:eastAsia="en-US"/>
              </w:rPr>
              <w:t>Workforce &amp; Tools</w:t>
            </w:r>
          </w:p>
        </w:tc>
        <w:tc>
          <w:tcPr>
            <w:tcW w:w="5367" w:type="dxa"/>
            <w:shd w:val="clear" w:color="auto" w:fill="auto"/>
          </w:tcPr>
          <w:p w14:paraId="15400FE5" w14:textId="06C9CC75" w:rsidR="00230056" w:rsidRDefault="00230056" w:rsidP="00230056">
            <w:pPr>
              <w:pStyle w:val="TableContents"/>
              <w:rPr>
                <w:rFonts w:asciiTheme="minorHAnsi" w:hAnsiTheme="minorHAnsi"/>
                <w:sz w:val="22"/>
                <w:szCs w:val="22"/>
              </w:rPr>
            </w:pPr>
            <w:r>
              <w:rPr>
                <w:rFonts w:asciiTheme="minorHAnsi" w:hAnsiTheme="minorHAnsi"/>
                <w:sz w:val="22"/>
                <w:szCs w:val="22"/>
              </w:rPr>
              <w:t>Key personnel to provide:</w:t>
            </w:r>
          </w:p>
          <w:p w14:paraId="2D08D3A8" w14:textId="22E1FAE5" w:rsidR="006E17EC" w:rsidRP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Qualifications</w:t>
            </w:r>
            <w:r>
              <w:rPr>
                <w:rFonts w:asciiTheme="minorHAnsi" w:hAnsiTheme="minorHAnsi"/>
                <w:sz w:val="22"/>
                <w:szCs w:val="22"/>
              </w:rPr>
              <w:t xml:space="preserve"> of any</w:t>
            </w:r>
            <w:r w:rsidR="007D303C">
              <w:rPr>
                <w:rFonts w:asciiTheme="minorHAnsi" w:hAnsiTheme="minorHAnsi"/>
                <w:sz w:val="22"/>
                <w:szCs w:val="22"/>
              </w:rPr>
              <w:t>,</w:t>
            </w:r>
            <w:r w:rsidR="008C07CE">
              <w:rPr>
                <w:rFonts w:asciiTheme="minorHAnsi" w:hAnsiTheme="minorHAnsi"/>
                <w:sz w:val="22"/>
                <w:szCs w:val="22"/>
              </w:rPr>
              <w:t xml:space="preserve"> related to works</w:t>
            </w:r>
            <w:r>
              <w:rPr>
                <w:rFonts w:asciiTheme="minorHAnsi" w:hAnsiTheme="minorHAnsi"/>
                <w:sz w:val="22"/>
                <w:szCs w:val="22"/>
              </w:rPr>
              <w:t xml:space="preserve"> </w:t>
            </w:r>
            <w:r w:rsidR="00230056">
              <w:rPr>
                <w:rFonts w:asciiTheme="minorHAnsi" w:hAnsiTheme="minorHAnsi"/>
                <w:sz w:val="22"/>
                <w:szCs w:val="22"/>
              </w:rPr>
              <w:t>(</w:t>
            </w:r>
            <w:r>
              <w:rPr>
                <w:rFonts w:asciiTheme="minorHAnsi" w:hAnsiTheme="minorHAnsi"/>
                <w:sz w:val="22"/>
                <w:szCs w:val="22"/>
              </w:rPr>
              <w:t>10mrks</w:t>
            </w:r>
            <w:r w:rsidR="00230056">
              <w:rPr>
                <w:rFonts w:asciiTheme="minorHAnsi" w:hAnsiTheme="minorHAnsi"/>
                <w:sz w:val="22"/>
                <w:szCs w:val="22"/>
              </w:rPr>
              <w:t>)</w:t>
            </w:r>
          </w:p>
          <w:p w14:paraId="0933A02C" w14:textId="080DDC41" w:rsid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 xml:space="preserve">References at least </w:t>
            </w:r>
            <w:r w:rsidR="00405AE5">
              <w:rPr>
                <w:rFonts w:asciiTheme="minorHAnsi" w:hAnsiTheme="minorHAnsi"/>
                <w:sz w:val="22"/>
                <w:szCs w:val="22"/>
              </w:rPr>
              <w:t>2</w:t>
            </w:r>
            <w:r>
              <w:rPr>
                <w:rFonts w:asciiTheme="minorHAnsi" w:hAnsiTheme="minorHAnsi"/>
                <w:sz w:val="22"/>
                <w:szCs w:val="22"/>
              </w:rPr>
              <w:t xml:space="preserve"> </w:t>
            </w:r>
            <w:r w:rsidR="00230056">
              <w:rPr>
                <w:rFonts w:asciiTheme="minorHAnsi" w:hAnsiTheme="minorHAnsi"/>
                <w:sz w:val="22"/>
                <w:szCs w:val="22"/>
              </w:rPr>
              <w:t>(</w:t>
            </w:r>
            <w:r>
              <w:rPr>
                <w:rFonts w:asciiTheme="minorHAnsi" w:hAnsiTheme="minorHAnsi"/>
                <w:sz w:val="22"/>
                <w:szCs w:val="22"/>
              </w:rPr>
              <w:t>10mrks</w:t>
            </w:r>
            <w:r w:rsidR="00230056">
              <w:rPr>
                <w:rFonts w:asciiTheme="minorHAnsi" w:hAnsiTheme="minorHAnsi"/>
                <w:sz w:val="22"/>
                <w:szCs w:val="22"/>
              </w:rPr>
              <w:t>)</w:t>
            </w:r>
          </w:p>
          <w:p w14:paraId="5A951DBE" w14:textId="77777777" w:rsidR="004276B6" w:rsidRDefault="004276B6" w:rsidP="004276B6">
            <w:pPr>
              <w:pStyle w:val="TableContents"/>
              <w:ind w:left="720"/>
              <w:rPr>
                <w:rFonts w:asciiTheme="minorHAnsi" w:hAnsiTheme="minorHAnsi"/>
                <w:sz w:val="22"/>
                <w:szCs w:val="22"/>
              </w:rPr>
            </w:pPr>
          </w:p>
          <w:p w14:paraId="56468AB1" w14:textId="22EF1C6E" w:rsidR="00230056" w:rsidRDefault="00230056" w:rsidP="004276B6">
            <w:pPr>
              <w:pStyle w:val="TableContents"/>
              <w:rPr>
                <w:rFonts w:asciiTheme="minorHAnsi" w:hAnsiTheme="minorHAnsi"/>
                <w:sz w:val="22"/>
                <w:szCs w:val="22"/>
              </w:rPr>
            </w:pPr>
            <w:r>
              <w:rPr>
                <w:rFonts w:asciiTheme="minorHAnsi" w:hAnsiTheme="minorHAnsi"/>
                <w:sz w:val="22"/>
                <w:szCs w:val="22"/>
              </w:rPr>
              <w:t xml:space="preserve">Team composition </w:t>
            </w:r>
            <w:r w:rsidR="000555B0">
              <w:rPr>
                <w:rFonts w:asciiTheme="minorHAnsi" w:hAnsiTheme="minorHAnsi"/>
                <w:sz w:val="22"/>
                <w:szCs w:val="22"/>
              </w:rPr>
              <w:t>to</w:t>
            </w:r>
            <w:r>
              <w:rPr>
                <w:rFonts w:asciiTheme="minorHAnsi" w:hAnsiTheme="minorHAnsi"/>
                <w:sz w:val="22"/>
                <w:szCs w:val="22"/>
              </w:rPr>
              <w:t xml:space="preserve"> be demonstrated either in chart or in the write up to picturize the complete team structure </w:t>
            </w:r>
            <w:r w:rsidR="00FA5EA7">
              <w:rPr>
                <w:rFonts w:asciiTheme="minorHAnsi" w:hAnsiTheme="minorHAnsi"/>
                <w:sz w:val="22"/>
                <w:szCs w:val="22"/>
              </w:rPr>
              <w:t>(5mrks)</w:t>
            </w:r>
            <w:r>
              <w:rPr>
                <w:rFonts w:asciiTheme="minorHAnsi" w:hAnsiTheme="minorHAnsi"/>
                <w:sz w:val="22"/>
                <w:szCs w:val="22"/>
              </w:rPr>
              <w:t xml:space="preserve"> </w:t>
            </w:r>
          </w:p>
          <w:p w14:paraId="7E739C2B" w14:textId="77777777" w:rsidR="004276B6" w:rsidRPr="00692AF8" w:rsidRDefault="004276B6" w:rsidP="004276B6">
            <w:pPr>
              <w:pStyle w:val="TableContents"/>
              <w:rPr>
                <w:rFonts w:asciiTheme="minorHAnsi" w:hAnsiTheme="minorHAnsi"/>
                <w:sz w:val="22"/>
                <w:szCs w:val="22"/>
              </w:rPr>
            </w:pPr>
          </w:p>
          <w:p w14:paraId="23A8F695" w14:textId="63EB3B5A" w:rsidR="00692AF8" w:rsidRPr="00692AF8" w:rsidRDefault="00692AF8" w:rsidP="00230056">
            <w:pPr>
              <w:pStyle w:val="TableContents"/>
              <w:rPr>
                <w:rFonts w:asciiTheme="minorHAnsi" w:hAnsiTheme="minorHAnsi"/>
                <w:sz w:val="22"/>
                <w:szCs w:val="22"/>
              </w:rPr>
            </w:pPr>
            <w:r w:rsidRPr="00692AF8">
              <w:rPr>
                <w:rFonts w:asciiTheme="minorHAnsi" w:hAnsiTheme="minorHAnsi"/>
                <w:sz w:val="22"/>
                <w:szCs w:val="22"/>
              </w:rPr>
              <w:t>Lists to confirm the available tools</w:t>
            </w:r>
            <w:r w:rsidR="00B66E0C">
              <w:rPr>
                <w:rFonts w:asciiTheme="minorHAnsi" w:hAnsiTheme="minorHAnsi"/>
                <w:sz w:val="22"/>
                <w:szCs w:val="22"/>
              </w:rPr>
              <w:t xml:space="preserve"> </w:t>
            </w:r>
            <w:r w:rsidRPr="00692AF8">
              <w:rPr>
                <w:rFonts w:asciiTheme="minorHAnsi" w:hAnsiTheme="minorHAnsi"/>
                <w:sz w:val="22"/>
                <w:szCs w:val="22"/>
              </w:rPr>
              <w:t>(power and hand tools</w:t>
            </w:r>
            <w:r w:rsidR="00230056">
              <w:rPr>
                <w:rFonts w:asciiTheme="minorHAnsi" w:hAnsiTheme="minorHAnsi"/>
                <w:sz w:val="22"/>
                <w:szCs w:val="22"/>
              </w:rPr>
              <w:t xml:space="preserve"> (</w:t>
            </w:r>
            <w:r w:rsidR="00295D0F">
              <w:rPr>
                <w:rFonts w:asciiTheme="minorHAnsi" w:hAnsiTheme="minorHAnsi"/>
                <w:sz w:val="22"/>
                <w:szCs w:val="22"/>
              </w:rPr>
              <w:t>15</w:t>
            </w:r>
            <w:r>
              <w:rPr>
                <w:rFonts w:asciiTheme="minorHAnsi" w:hAnsiTheme="minorHAnsi"/>
                <w:sz w:val="22"/>
                <w:szCs w:val="22"/>
              </w:rPr>
              <w:t>mrks</w:t>
            </w:r>
            <w:r w:rsidR="00230056">
              <w:rPr>
                <w:rFonts w:asciiTheme="minorHAnsi" w:hAnsiTheme="minorHAnsi"/>
                <w:sz w:val="22"/>
                <w:szCs w:val="22"/>
              </w:rPr>
              <w:t>)</w:t>
            </w:r>
          </w:p>
        </w:tc>
        <w:tc>
          <w:tcPr>
            <w:tcW w:w="1360" w:type="dxa"/>
            <w:shd w:val="clear" w:color="auto" w:fill="auto"/>
            <w:vAlign w:val="center"/>
          </w:tcPr>
          <w:p w14:paraId="240875A4" w14:textId="52028A9C" w:rsidR="006E17EC" w:rsidRPr="00487A5C" w:rsidRDefault="00295D0F" w:rsidP="006E17EC">
            <w:pPr>
              <w:pStyle w:val="TableContents"/>
              <w:jc w:val="center"/>
              <w:rPr>
                <w:rFonts w:asciiTheme="minorHAnsi" w:hAnsiTheme="minorHAnsi"/>
                <w:sz w:val="22"/>
                <w:szCs w:val="22"/>
                <w:highlight w:val="yellow"/>
                <w:lang w:eastAsia="en-US"/>
              </w:rPr>
            </w:pPr>
            <w:r w:rsidRPr="00295D0F">
              <w:rPr>
                <w:rFonts w:asciiTheme="minorHAnsi" w:hAnsiTheme="minorHAnsi"/>
                <w:sz w:val="22"/>
                <w:szCs w:val="22"/>
                <w:lang w:eastAsia="en-US"/>
              </w:rPr>
              <w:t>40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lastRenderedPageBreak/>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3FEDCFE4"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5" w:author="Sven Erik" w:date="2020-08-26T15:47:00Z">
        <w:r w:rsidR="00726DFC">
          <w:rPr>
            <w:rFonts w:ascii="Calibri" w:hAnsi="Calibri"/>
            <w:b/>
            <w:lang w:val="en-GB"/>
          </w:rPr>
          <w:t>(</w:t>
        </w:r>
      </w:ins>
      <w:r w:rsidR="00B327F1">
        <w:rPr>
          <w:rFonts w:ascii="Calibri" w:hAnsi="Calibri"/>
          <w:b/>
          <w:lang w:val="en-GB"/>
        </w:rPr>
        <w:t>lc</w:t>
      </w:r>
      <w:r w:rsidRPr="00487A5C">
        <w:rPr>
          <w:rFonts w:ascii="Calibri" w:hAnsi="Calibri"/>
          <w:b/>
          <w:lang w:val="en-GB"/>
        </w:rPr>
        <w:t xml:space="preserve">/ </w:t>
      </w:r>
      <w:proofErr w:type="spellStart"/>
      <w:r w:rsidR="00B327F1">
        <w:rPr>
          <w:rFonts w:ascii="Calibri" w:hAnsi="Calibri"/>
          <w:b/>
          <w:lang w:val="en-GB"/>
        </w:rPr>
        <w:t>t</w:t>
      </w:r>
      <w:r w:rsidRPr="00487A5C">
        <w:rPr>
          <w:rFonts w:ascii="Calibri" w:hAnsi="Calibri"/>
          <w:b/>
          <w:lang w:val="en-GB"/>
        </w:rPr>
        <w:t>c</w:t>
      </w:r>
      <w:proofErr w:type="spellEnd"/>
      <w:ins w:id="16"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proofErr w:type="spellStart"/>
      <w:ins w:id="19" w:author="Sven Erik" w:date="2020-08-26T15:47:00Z">
        <w:r>
          <w:rPr>
            <w:rFonts w:ascii="Calibri" w:hAnsi="Calibri"/>
            <w:sz w:val="20"/>
            <w:szCs w:val="20"/>
            <w:lang w:val="en-GB"/>
          </w:rPr>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49A80" w14:textId="77777777" w:rsidR="00F61290" w:rsidRDefault="00F61290">
      <w:r>
        <w:separator/>
      </w:r>
    </w:p>
  </w:endnote>
  <w:endnote w:type="continuationSeparator" w:id="0">
    <w:p w14:paraId="402BFE26" w14:textId="77777777" w:rsidR="00F61290" w:rsidRDefault="00F6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C71F296"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A2880" w:rsidRPr="00AA2880">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A2880" w:rsidRPr="00AA2880">
      <w:rPr>
        <w:noProof/>
        <w:color w:val="17365D" w:themeColor="text2" w:themeShade="BF"/>
        <w:lang w:val="sv-SE"/>
      </w:rPr>
      <w:t>4</w:t>
    </w:r>
    <w:r>
      <w:rPr>
        <w:color w:val="17365D" w:themeColor="text2" w:themeShade="BF"/>
      </w:rPr>
      <w:fldChar w:fldCharType="end"/>
    </w:r>
  </w:p>
  <w:p w14:paraId="213B5D63" w14:textId="664276D1" w:rsidR="00D15CF2" w:rsidRDefault="004878F3" w:rsidP="004878F3">
    <w:pPr>
      <w:pStyle w:val="Footer"/>
    </w:pPr>
    <w:r>
      <w:fldChar w:fldCharType="begin"/>
    </w:r>
    <w:r>
      <w:instrText xml:space="preserve"> DATE \@ "yyyy-MM-dd" </w:instrText>
    </w:r>
    <w:r>
      <w:fldChar w:fldCharType="separate"/>
    </w:r>
    <w:r w:rsidR="007D303C">
      <w:rPr>
        <w:noProof/>
      </w:rPr>
      <w:t>2025-03-06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A5420" w14:textId="77777777" w:rsidR="00F61290" w:rsidRDefault="00F61290">
      <w:r>
        <w:separator/>
      </w:r>
    </w:p>
  </w:footnote>
  <w:footnote w:type="continuationSeparator" w:id="0">
    <w:p w14:paraId="5FEC3E40" w14:textId="77777777" w:rsidR="00F61290" w:rsidRDefault="00F61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018BA153"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lang w:val="en-GB" w:eastAsia="en-GB"/>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99A4D0F"/>
    <w:multiLevelType w:val="hybridMultilevel"/>
    <w:tmpl w:val="EFAE8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50D2387"/>
    <w:multiLevelType w:val="hybridMultilevel"/>
    <w:tmpl w:val="6EC05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F02750"/>
    <w:multiLevelType w:val="hybridMultilevel"/>
    <w:tmpl w:val="CD304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1C2167"/>
    <w:multiLevelType w:val="hybridMultilevel"/>
    <w:tmpl w:val="8AB6F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AD73C2"/>
    <w:multiLevelType w:val="hybridMultilevel"/>
    <w:tmpl w:val="56764E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40618BA"/>
    <w:multiLevelType w:val="hybridMultilevel"/>
    <w:tmpl w:val="B4E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C238A8"/>
    <w:multiLevelType w:val="hybridMultilevel"/>
    <w:tmpl w:val="A1F01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9100888">
    <w:abstractNumId w:val="3"/>
  </w:num>
  <w:num w:numId="2" w16cid:durableId="285280049">
    <w:abstractNumId w:val="13"/>
  </w:num>
  <w:num w:numId="3" w16cid:durableId="1398355976">
    <w:abstractNumId w:val="12"/>
  </w:num>
  <w:num w:numId="4" w16cid:durableId="1534659102">
    <w:abstractNumId w:val="11"/>
  </w:num>
  <w:num w:numId="5" w16cid:durableId="1274752287">
    <w:abstractNumId w:val="0"/>
  </w:num>
  <w:num w:numId="6" w16cid:durableId="1574315351">
    <w:abstractNumId w:val="8"/>
  </w:num>
  <w:num w:numId="7" w16cid:durableId="1085803060">
    <w:abstractNumId w:val="1"/>
  </w:num>
  <w:num w:numId="8" w16cid:durableId="1055473330">
    <w:abstractNumId w:val="6"/>
  </w:num>
  <w:num w:numId="9" w16cid:durableId="1893343753">
    <w:abstractNumId w:val="2"/>
  </w:num>
  <w:num w:numId="10" w16cid:durableId="1642810280">
    <w:abstractNumId w:val="9"/>
  </w:num>
  <w:num w:numId="11" w16cid:durableId="1086538504">
    <w:abstractNumId w:val="14"/>
  </w:num>
  <w:num w:numId="12" w16cid:durableId="316615288">
    <w:abstractNumId w:val="10"/>
  </w:num>
  <w:num w:numId="13" w16cid:durableId="1466042802">
    <w:abstractNumId w:val="4"/>
  </w:num>
  <w:num w:numId="14" w16cid:durableId="1510289867">
    <w:abstractNumId w:val="5"/>
  </w:num>
  <w:num w:numId="15" w16cid:durableId="707342975">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C0E"/>
    <w:rsid w:val="00004E8A"/>
    <w:rsid w:val="000064BE"/>
    <w:rsid w:val="000067C4"/>
    <w:rsid w:val="000069FF"/>
    <w:rsid w:val="00010111"/>
    <w:rsid w:val="00010C91"/>
    <w:rsid w:val="0001149D"/>
    <w:rsid w:val="000114D3"/>
    <w:rsid w:val="00011B80"/>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5B0"/>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369D"/>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4CD"/>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D63A3"/>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056"/>
    <w:rsid w:val="00230F2B"/>
    <w:rsid w:val="002327FA"/>
    <w:rsid w:val="002340EA"/>
    <w:rsid w:val="00234A3C"/>
    <w:rsid w:val="00234DBA"/>
    <w:rsid w:val="00235782"/>
    <w:rsid w:val="002364DF"/>
    <w:rsid w:val="002375BD"/>
    <w:rsid w:val="00237607"/>
    <w:rsid w:val="002421CD"/>
    <w:rsid w:val="002429E4"/>
    <w:rsid w:val="00243C0E"/>
    <w:rsid w:val="00244EAF"/>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54D2"/>
    <w:rsid w:val="002761F3"/>
    <w:rsid w:val="00276E7E"/>
    <w:rsid w:val="00280823"/>
    <w:rsid w:val="00281936"/>
    <w:rsid w:val="00284096"/>
    <w:rsid w:val="002859FD"/>
    <w:rsid w:val="00285D9E"/>
    <w:rsid w:val="00285E5B"/>
    <w:rsid w:val="00287DDF"/>
    <w:rsid w:val="0029089A"/>
    <w:rsid w:val="00292095"/>
    <w:rsid w:val="002932D5"/>
    <w:rsid w:val="0029551B"/>
    <w:rsid w:val="00295D0F"/>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3D04"/>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16D8"/>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159"/>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49AB"/>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AE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276B6"/>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2C17"/>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66"/>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2AF8"/>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1A9"/>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6A2"/>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03C"/>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A35"/>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F0E"/>
    <w:rsid w:val="00862F60"/>
    <w:rsid w:val="00863C7F"/>
    <w:rsid w:val="00863D14"/>
    <w:rsid w:val="008642F9"/>
    <w:rsid w:val="00865FBB"/>
    <w:rsid w:val="00866B31"/>
    <w:rsid w:val="00871DF5"/>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07CE"/>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6EFE"/>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880"/>
    <w:rsid w:val="00AA2A14"/>
    <w:rsid w:val="00AA2ACE"/>
    <w:rsid w:val="00AA5D24"/>
    <w:rsid w:val="00AA6A07"/>
    <w:rsid w:val="00AA6AF4"/>
    <w:rsid w:val="00AA78A5"/>
    <w:rsid w:val="00AA7BE4"/>
    <w:rsid w:val="00AB023E"/>
    <w:rsid w:val="00AB175B"/>
    <w:rsid w:val="00AB2D4E"/>
    <w:rsid w:val="00AB3980"/>
    <w:rsid w:val="00AB3D56"/>
    <w:rsid w:val="00AB5E2A"/>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27F1"/>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09F7"/>
    <w:rsid w:val="00B617D5"/>
    <w:rsid w:val="00B61F73"/>
    <w:rsid w:val="00B62288"/>
    <w:rsid w:val="00B63D5D"/>
    <w:rsid w:val="00B63F3C"/>
    <w:rsid w:val="00B66100"/>
    <w:rsid w:val="00B66E0C"/>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1025"/>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6B5"/>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BBF"/>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AD7"/>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03E"/>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4F29"/>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4E28"/>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290"/>
    <w:rsid w:val="00F62042"/>
    <w:rsid w:val="00F6391E"/>
    <w:rsid w:val="00F64364"/>
    <w:rsid w:val="00F6517D"/>
    <w:rsid w:val="00F651D9"/>
    <w:rsid w:val="00F65EA2"/>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3F51"/>
    <w:rsid w:val="00FA4939"/>
    <w:rsid w:val="00FA5EA7"/>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A83599-2129-4B15-B6B9-A11F112D2EC6}">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192</TotalTime>
  <Pages>4</Pages>
  <Words>724</Words>
  <Characters>4129</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17</cp:revision>
  <cp:lastPrinted>2016-10-18T02:57:00Z</cp:lastPrinted>
  <dcterms:created xsi:type="dcterms:W3CDTF">2024-07-22T04:06:00Z</dcterms:created>
  <dcterms:modified xsi:type="dcterms:W3CDTF">2025-03-05T21:00:00Z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